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2479D" w14:textId="77777777" w:rsidR="00452977" w:rsidRDefault="00AB4E9A">
      <w:pPr>
        <w:jc w:val="center"/>
        <w:rPr>
          <w:b/>
          <w:sz w:val="40"/>
          <w:szCs w:val="40"/>
        </w:rPr>
      </w:pPr>
      <w:r>
        <w:rPr>
          <w:b/>
          <w:sz w:val="40"/>
          <w:szCs w:val="40"/>
        </w:rPr>
        <w:t>ANNEXURE 6</w:t>
      </w:r>
    </w:p>
    <w:p w14:paraId="3302479E" w14:textId="77777777" w:rsidR="00452977" w:rsidRPr="00554EC0" w:rsidRDefault="00AB4E9A">
      <w:pPr>
        <w:rPr>
          <w:b/>
        </w:rPr>
      </w:pPr>
      <w:r w:rsidRPr="00554EC0">
        <w:rPr>
          <w:b/>
        </w:rPr>
        <w:t>Reinspection Scheme</w:t>
      </w:r>
    </w:p>
    <w:p w14:paraId="3302479F" w14:textId="77777777" w:rsidR="00452977" w:rsidRPr="00554EC0" w:rsidRDefault="00AB4E9A">
      <w:pPr>
        <w:rPr>
          <w:b/>
          <w:u w:val="single"/>
        </w:rPr>
      </w:pPr>
      <w:r w:rsidRPr="00554EC0">
        <w:rPr>
          <w:b/>
          <w:u w:val="single"/>
        </w:rPr>
        <w:t>Scope of Works</w:t>
      </w:r>
    </w:p>
    <w:p w14:paraId="330247A0" w14:textId="77777777" w:rsidR="00452977" w:rsidRPr="00554EC0" w:rsidRDefault="00AB4E9A">
      <w:pPr>
        <w:pStyle w:val="SimpleL1"/>
      </w:pPr>
      <w:r w:rsidRPr="00554EC0">
        <w:t>If following an inspection of an eligible dwelling or eligible Public Building it is established that the works undertaken there pursuant to the Past Noise Insulation Works or the CADP Noise Insulation Schemes (as the case may be) have not been altered since they were completed and that the works do not satisfy the acoustic standard for the works prevailing at the time that they were installed the Airport Companies will offer such further works as may be necessary to ensure that the acoustic standard is achieved.</w:t>
      </w:r>
    </w:p>
    <w:p w14:paraId="330247A1" w14:textId="77777777" w:rsidR="00452977" w:rsidRPr="00554EC0" w:rsidRDefault="00AB4E9A">
      <w:pPr>
        <w:pStyle w:val="SimpleL1"/>
        <w:numPr>
          <w:ilvl w:val="0"/>
          <w:numId w:val="0"/>
        </w:numPr>
        <w:rPr>
          <w:b/>
          <w:u w:val="single"/>
        </w:rPr>
      </w:pPr>
      <w:r w:rsidRPr="00554EC0">
        <w:rPr>
          <w:b/>
          <w:u w:val="single"/>
        </w:rPr>
        <w:t>Procedure</w:t>
      </w:r>
    </w:p>
    <w:p w14:paraId="330247A2" w14:textId="77777777" w:rsidR="00452977" w:rsidRPr="00554EC0" w:rsidRDefault="00AB4E9A">
      <w:pPr>
        <w:pStyle w:val="SimpleL1"/>
      </w:pPr>
      <w:r w:rsidRPr="00554EC0">
        <w:t>The Airport Companies will offer the Reinspection Scheme to an eligible dwelling or Public Building in accordance with the following procedures:</w:t>
      </w:r>
    </w:p>
    <w:p w14:paraId="330247A3" w14:textId="5FC4EE8E" w:rsidR="00452977" w:rsidRPr="00554EC0" w:rsidRDefault="00AB4E9A">
      <w:pPr>
        <w:pStyle w:val="SimpleL2"/>
      </w:pPr>
      <w:r w:rsidRPr="00554EC0">
        <w:t xml:space="preserve">within two months of the date of publication of an Annual Performance Report which confirms for the first time that the relevant dwelling or Public Building is eligible for the Reinspection Scheme request access to the dwelling or building from </w:t>
      </w:r>
      <w:del w:id="0" w:author="Author">
        <w:r w:rsidRPr="00FB0084" w:rsidDel="00AB4E9A">
          <w:delText xml:space="preserve">the owner and (if different) </w:delText>
        </w:r>
      </w:del>
      <w:r w:rsidRPr="00554EC0">
        <w:t>the occupier to undertake an inspection of the dwelling or building;</w:t>
      </w:r>
    </w:p>
    <w:p w14:paraId="330247A4" w14:textId="77777777" w:rsidR="00452977" w:rsidRPr="00554EC0" w:rsidRDefault="00AB4E9A">
      <w:pPr>
        <w:pStyle w:val="SimpleL2"/>
      </w:pPr>
      <w:r w:rsidRPr="00554EC0">
        <w:t>Unless otherwise agreed with the Council within 12 months of receiving permission to gain access the Airport Companies shall undertake an inspection of the glazing elements, mechanical ventilation and modifications to external doors in the dwelling or building which formed part of the Past Noise Insulation Works or the works under the CADP Noise Insulation Schemes (as the case may be).</w:t>
      </w:r>
    </w:p>
    <w:p w14:paraId="330247A5" w14:textId="1AE7626F" w:rsidR="00452977" w:rsidRPr="00554EC0" w:rsidRDefault="00AB4E9A">
      <w:pPr>
        <w:pStyle w:val="SimpleL2"/>
      </w:pPr>
      <w:r w:rsidRPr="00554EC0">
        <w:t xml:space="preserve">Within three months of the inspection seek permission from </w:t>
      </w:r>
      <w:del w:id="1" w:author="Author">
        <w:r w:rsidRPr="00554EC0" w:rsidDel="00582643">
          <w:delText xml:space="preserve">the owner and (if different) </w:delText>
        </w:r>
      </w:del>
      <w:r w:rsidRPr="00554EC0">
        <w:t xml:space="preserve">the occupier </w:t>
      </w:r>
      <w:ins w:id="2" w:author="Author">
        <w:r w:rsidR="00582643" w:rsidRPr="00554EC0">
          <w:t xml:space="preserve">and </w:t>
        </w:r>
        <w:r w:rsidR="003317CF" w:rsidRPr="00554EC0">
          <w:rPr>
            <w:rPrChange w:id="3" w:author="Author">
              <w:rPr>
                <w:highlight w:val="yellow"/>
              </w:rPr>
            </w:rPrChange>
          </w:rPr>
          <w:t>(if required)</w:t>
        </w:r>
        <w:r w:rsidR="003317CF" w:rsidRPr="00554EC0">
          <w:t xml:space="preserve"> </w:t>
        </w:r>
        <w:r w:rsidR="00582643" w:rsidRPr="00554EC0">
          <w:t xml:space="preserve">the owner </w:t>
        </w:r>
      </w:ins>
      <w:r w:rsidRPr="00554EC0">
        <w:t xml:space="preserve">to undertake the necessary scope of works. </w:t>
      </w:r>
    </w:p>
    <w:p w14:paraId="330247A6" w14:textId="70ABC692" w:rsidR="00452977" w:rsidRPr="00554EC0" w:rsidRDefault="00AB4E9A">
      <w:pPr>
        <w:pStyle w:val="SimpleL2"/>
      </w:pPr>
      <w:r w:rsidRPr="00554EC0">
        <w:t xml:space="preserve">Undertake the necessary works within six months of receiving permission from </w:t>
      </w:r>
      <w:del w:id="4" w:author="Author">
        <w:r w:rsidRPr="00554EC0" w:rsidDel="00582643">
          <w:delText xml:space="preserve">the owner and (if different) </w:delText>
        </w:r>
      </w:del>
      <w:r w:rsidRPr="00554EC0">
        <w:t>the occupier</w:t>
      </w:r>
      <w:ins w:id="5" w:author="Author">
        <w:r w:rsidR="00582643" w:rsidRPr="00554EC0">
          <w:t xml:space="preserve"> and </w:t>
        </w:r>
        <w:r w:rsidR="003317CF" w:rsidRPr="00554EC0">
          <w:rPr>
            <w:rPrChange w:id="6" w:author="Author">
              <w:rPr>
                <w:highlight w:val="yellow"/>
              </w:rPr>
            </w:rPrChange>
          </w:rPr>
          <w:t>(if required)</w:t>
        </w:r>
        <w:r w:rsidR="003317CF" w:rsidRPr="00554EC0">
          <w:rPr>
            <w:rPrChange w:id="7" w:author="Author">
              <w:rPr>
                <w:highlight w:val="yellow"/>
              </w:rPr>
            </w:rPrChange>
          </w:rPr>
          <w:t xml:space="preserve"> </w:t>
        </w:r>
        <w:r w:rsidR="00582643" w:rsidRPr="00554EC0">
          <w:t>the owner</w:t>
        </w:r>
      </w:ins>
      <w:r w:rsidRPr="00554EC0">
        <w:t>.</w:t>
      </w:r>
    </w:p>
    <w:p w14:paraId="330247A7" w14:textId="77777777" w:rsidR="00452977" w:rsidRPr="00554EC0" w:rsidRDefault="00AB4E9A">
      <w:pPr>
        <w:pStyle w:val="SimpleL1"/>
      </w:pPr>
      <w:r w:rsidRPr="00554EC0">
        <w:t xml:space="preserve">If any of the further works required under the Reinspection Scheme are required to any dwelling or Public Building which is or forms part of a listed building: </w:t>
      </w:r>
    </w:p>
    <w:p w14:paraId="330247A8" w14:textId="77777777" w:rsidR="00452977" w:rsidRPr="00554EC0" w:rsidRDefault="00AB4E9A">
      <w:pPr>
        <w:pStyle w:val="SimpleL2"/>
      </w:pPr>
      <w:r w:rsidRPr="00554EC0">
        <w:t xml:space="preserve">the Airport Companies will (unless otherwise agreed with the Council): </w:t>
      </w:r>
    </w:p>
    <w:p w14:paraId="330247A9" w14:textId="77777777" w:rsidR="00452977" w:rsidRPr="00554EC0" w:rsidRDefault="00AB4E9A">
      <w:pPr>
        <w:pStyle w:val="SimpleL3"/>
      </w:pPr>
      <w:r w:rsidRPr="00554EC0">
        <w:t xml:space="preserve">within three months of the inspection of the dwelling or building in accordance with the above procedure submit to the Council for written approval sufficient information to identify the listed building together with a schedule of any works which in the Airport Companies’ opinion should be undertaken to the dwelling or </w:t>
      </w:r>
      <w:r w:rsidRPr="00554EC0">
        <w:lastRenderedPageBreak/>
        <w:t>building as part of the Reinspection Scheme having regard to the listing particulars of that building and subject to listed building consent (if required);</w:t>
      </w:r>
    </w:p>
    <w:p w14:paraId="330247AA" w14:textId="22A05A6C" w:rsidR="00452977" w:rsidRPr="00554EC0" w:rsidRDefault="00AB4E9A">
      <w:pPr>
        <w:pStyle w:val="SimpleL3"/>
      </w:pPr>
      <w:r w:rsidRPr="00554EC0">
        <w:t xml:space="preserve">before seeking permission from </w:t>
      </w:r>
      <w:del w:id="8" w:author="Author">
        <w:r w:rsidRPr="00554EC0" w:rsidDel="00582643">
          <w:delText xml:space="preserve">the owner and (if different) </w:delText>
        </w:r>
      </w:del>
      <w:r w:rsidRPr="00554EC0">
        <w:t xml:space="preserve">the occupier </w:t>
      </w:r>
      <w:ins w:id="9" w:author="Author">
        <w:r w:rsidR="00582643" w:rsidRPr="00554EC0">
          <w:t xml:space="preserve">and </w:t>
        </w:r>
        <w:r w:rsidR="003317CF" w:rsidRPr="00554EC0">
          <w:rPr>
            <w:rPrChange w:id="10" w:author="Author">
              <w:rPr>
                <w:highlight w:val="yellow"/>
              </w:rPr>
            </w:rPrChange>
          </w:rPr>
          <w:t>(if required)</w:t>
        </w:r>
        <w:r w:rsidR="003317CF" w:rsidRPr="00554EC0">
          <w:rPr>
            <w:rPrChange w:id="11" w:author="Author">
              <w:rPr>
                <w:highlight w:val="yellow"/>
              </w:rPr>
            </w:rPrChange>
          </w:rPr>
          <w:t xml:space="preserve"> </w:t>
        </w:r>
        <w:r w:rsidR="00582643" w:rsidRPr="00554EC0">
          <w:t xml:space="preserve">the owner </w:t>
        </w:r>
      </w:ins>
      <w:r w:rsidRPr="00554EC0">
        <w:t>to undertake any works but not later than three months following receipt of the Council’s written approval of the schedule of works apply for listed building consent (if required) for any works described in the approved schedule of works;</w:t>
      </w:r>
    </w:p>
    <w:p w14:paraId="330247AB" w14:textId="43FAAA4F" w:rsidR="00452977" w:rsidRPr="00554EC0" w:rsidRDefault="00AB4E9A">
      <w:pPr>
        <w:pStyle w:val="SimpleL3"/>
      </w:pPr>
      <w:r w:rsidRPr="00554EC0">
        <w:t xml:space="preserve">within three months of the date of receipt of written approval of the schedule of works from the Council or the date of receipt of listed building consent for such works if required (whichever is later), the Airport Companies will seek permission from </w:t>
      </w:r>
      <w:del w:id="12" w:author="Author">
        <w:r w:rsidRPr="00554EC0" w:rsidDel="00582643">
          <w:delText xml:space="preserve">the owner and (if different) </w:delText>
        </w:r>
      </w:del>
      <w:r w:rsidRPr="00554EC0">
        <w:t xml:space="preserve">the occupier </w:t>
      </w:r>
      <w:ins w:id="13" w:author="Author">
        <w:r w:rsidR="00582643" w:rsidRPr="00554EC0">
          <w:t xml:space="preserve">and </w:t>
        </w:r>
        <w:r w:rsidR="003317CF" w:rsidRPr="00554EC0">
          <w:rPr>
            <w:rPrChange w:id="14" w:author="Author">
              <w:rPr>
                <w:highlight w:val="yellow"/>
              </w:rPr>
            </w:rPrChange>
          </w:rPr>
          <w:t>(if required)</w:t>
        </w:r>
        <w:r w:rsidR="003317CF" w:rsidRPr="00554EC0">
          <w:t xml:space="preserve"> </w:t>
        </w:r>
        <w:r w:rsidR="00582643" w:rsidRPr="00554EC0">
          <w:t xml:space="preserve">the owner </w:t>
        </w:r>
      </w:ins>
      <w:r w:rsidRPr="00554EC0">
        <w:t>of the relevant dwelling or building to undertake the approved works.</w:t>
      </w:r>
    </w:p>
    <w:p w14:paraId="330247AC" w14:textId="77777777" w:rsidR="00452977" w:rsidRPr="00554EC0" w:rsidRDefault="00AB4E9A">
      <w:pPr>
        <w:pStyle w:val="SimpleL2"/>
      </w:pPr>
      <w:r w:rsidRPr="00554EC0">
        <w:t>in the event that listed building consent is not obtained for the works specified in the approved schedule of works, either through an application or appeal procedure, the Airport Companies will submit a revised schedule of works (the “Revised Schedule”) for the Council’s further approval and apply for listed building consent (if required) for the works described in the approved Revised Schedule within six months of refusal of listed building consent (or such longer period as may be agreed by the Council);</w:t>
      </w:r>
    </w:p>
    <w:p w14:paraId="330247AD" w14:textId="77777777" w:rsidR="00452977" w:rsidRPr="00554EC0" w:rsidRDefault="00AB4E9A">
      <w:pPr>
        <w:pStyle w:val="SimpleL2"/>
      </w:pPr>
      <w:r w:rsidRPr="00554EC0">
        <w:t>in the event that listed building consent is not granted for the works in the approved Revised Schedule the Airport Companies will seek to agree with the Council alternative measures with the objective of achieving the relevant acoustic standard for the listed building having regard to its use (and paragraphs 3(a)(ii) and (iii) will apply to those alternative measures as if they were a schedule of works approved by the Council;</w:t>
      </w:r>
    </w:p>
    <w:p w14:paraId="330247AE" w14:textId="09495DFA" w:rsidR="00452977" w:rsidRPr="00554EC0" w:rsidRDefault="00AB4E9A">
      <w:pPr>
        <w:pStyle w:val="SimpleL2"/>
      </w:pPr>
      <w:r w:rsidRPr="00554EC0">
        <w:t xml:space="preserve">the Airport Companies will undertake the approved works or the approved alternative measures at the relevant dwelling or public building within six months of the date of receipt of permission from </w:t>
      </w:r>
      <w:del w:id="15" w:author="Author">
        <w:r w:rsidRPr="00554EC0" w:rsidDel="00582643">
          <w:delText xml:space="preserve">the owner and (if different) </w:delText>
        </w:r>
      </w:del>
      <w:r w:rsidRPr="00554EC0">
        <w:t>the occupier</w:t>
      </w:r>
      <w:ins w:id="16" w:author="Author">
        <w:r w:rsidR="00582643" w:rsidRPr="00554EC0">
          <w:t xml:space="preserve"> and</w:t>
        </w:r>
        <w:r w:rsidR="003317CF" w:rsidRPr="00554EC0">
          <w:rPr>
            <w:rPrChange w:id="17" w:author="Author">
              <w:rPr>
                <w:highlight w:val="yellow"/>
              </w:rPr>
            </w:rPrChange>
          </w:rPr>
          <w:t xml:space="preserve"> </w:t>
        </w:r>
        <w:r w:rsidR="003317CF" w:rsidRPr="00554EC0">
          <w:rPr>
            <w:rPrChange w:id="18" w:author="Author">
              <w:rPr>
                <w:highlight w:val="yellow"/>
              </w:rPr>
            </w:rPrChange>
          </w:rPr>
          <w:t>(if required)</w:t>
        </w:r>
        <w:r w:rsidR="00582643" w:rsidRPr="00554EC0">
          <w:t xml:space="preserve"> the owner</w:t>
        </w:r>
      </w:ins>
      <w:r w:rsidRPr="00554EC0">
        <w:t xml:space="preserve">. </w:t>
      </w:r>
    </w:p>
    <w:p w14:paraId="330247AF" w14:textId="77777777" w:rsidR="00452977" w:rsidRPr="00554EC0" w:rsidRDefault="00AB4E9A">
      <w:pPr>
        <w:pStyle w:val="SimpleL1"/>
      </w:pPr>
      <w:r w:rsidRPr="00554EC0">
        <w:t xml:space="preserve">If any dwellings or Public Buildings owned by or otherwise in the control of the Council become eligible under the Reinspection Scheme: </w:t>
      </w:r>
    </w:p>
    <w:p w14:paraId="330247B0" w14:textId="77777777" w:rsidR="00452977" w:rsidRPr="00554EC0" w:rsidRDefault="00AB4E9A">
      <w:pPr>
        <w:pStyle w:val="SimpleL2"/>
      </w:pPr>
      <w:r w:rsidRPr="00554EC0">
        <w:t>the Airport Companies will agree with the Council whether the Council or the Airport Companies (at the Airport Companies’ reasonable expense) will undertake the relevant works;</w:t>
      </w:r>
    </w:p>
    <w:p w14:paraId="330247B1" w14:textId="77777777" w:rsidR="00452977" w:rsidRPr="00554EC0" w:rsidRDefault="00AB4E9A">
      <w:pPr>
        <w:pStyle w:val="SimpleL2"/>
      </w:pPr>
      <w:r w:rsidRPr="00554EC0">
        <w:t>if it is agreed that the Airport Companies will undertake the works then:</w:t>
      </w:r>
    </w:p>
    <w:p w14:paraId="330247B2" w14:textId="77777777" w:rsidR="00452977" w:rsidRPr="00554EC0" w:rsidRDefault="00AB4E9A">
      <w:pPr>
        <w:pStyle w:val="SimpleL3"/>
      </w:pPr>
      <w:r w:rsidRPr="00554EC0">
        <w:t xml:space="preserve">within 3 months of that agreement (unless otherwise agreed with the Council) the Airport Companies will in place of the requirement to seek permission from individual owners and occupiers seek permission from the Council (or any manager of </w:t>
      </w:r>
      <w:r w:rsidRPr="00554EC0">
        <w:lastRenderedPageBreak/>
        <w:t>the dwellings or Public Buildings acting on behalf of the Council) to carry out the works;</w:t>
      </w:r>
    </w:p>
    <w:p w14:paraId="330247B3" w14:textId="77777777" w:rsidR="00452977" w:rsidRPr="00554EC0" w:rsidRDefault="00AB4E9A">
      <w:pPr>
        <w:pStyle w:val="SimpleL3"/>
      </w:pPr>
      <w:r w:rsidRPr="00554EC0">
        <w:t>provided that the Council (or the manager acting on its behalf) has secured all necessary consents from other owners or occupiers of the relevant dwellings or Public Buildings, the Airport Companies will (unless otherwise agreed with the Council) carry out the necessary works to the dwellings or buildings within six months of the date of receipt of the permission from the Council or the relevant manager acting on the Council’s behalf.</w:t>
      </w:r>
    </w:p>
    <w:p w14:paraId="330247B4" w14:textId="77777777" w:rsidR="00452977" w:rsidRPr="00554EC0" w:rsidRDefault="00AB4E9A">
      <w:pPr>
        <w:pStyle w:val="SimpleL1"/>
      </w:pPr>
      <w:r w:rsidRPr="00554EC0">
        <w:t>In relation to any eligible dwelling or eligible Public Building the Airport Companies will be deemed to be fully discharged from their obligations to undertake inspection and any works under the Reinspection Scheme in the event that:</w:t>
      </w:r>
    </w:p>
    <w:p w14:paraId="330247B5" w14:textId="77777777" w:rsidR="00452977" w:rsidRPr="00554EC0" w:rsidRDefault="00AB4E9A">
      <w:pPr>
        <w:pStyle w:val="SimpleL2"/>
      </w:pPr>
      <w:r w:rsidRPr="00554EC0">
        <w:t>the inspection and (if required) the relevant works have been completed satisfactorily;</w:t>
      </w:r>
    </w:p>
    <w:p w14:paraId="330247B6" w14:textId="71900BEF" w:rsidR="00452977" w:rsidRPr="00554EC0" w:rsidRDefault="00AB4E9A">
      <w:pPr>
        <w:pStyle w:val="SimpleL2"/>
      </w:pPr>
      <w:r w:rsidRPr="00554EC0">
        <w:t xml:space="preserve">the Airport Companies have sought consent to gain access for inspection from </w:t>
      </w:r>
      <w:del w:id="19" w:author="Author">
        <w:r w:rsidRPr="00554EC0" w:rsidDel="00AB4E9A">
          <w:delText xml:space="preserve">the owner and (if different) </w:delText>
        </w:r>
      </w:del>
      <w:r w:rsidRPr="00554EC0">
        <w:t xml:space="preserve">the occupier on at least two occasions and no such consent has been given (either because it has been refused or </w:t>
      </w:r>
      <w:del w:id="20" w:author="Author">
        <w:r w:rsidRPr="00554EC0" w:rsidDel="00535FEB">
          <w:delText xml:space="preserve">the owner or </w:delText>
        </w:r>
      </w:del>
      <w:r w:rsidRPr="00554EC0">
        <w:t xml:space="preserve">the occupier has failed to answer) PROVIDED THAT the second occasion on which the Airport Companies seek consent is at least three months after the first occasion and on the second occasion </w:t>
      </w:r>
      <w:del w:id="21" w:author="Author">
        <w:r w:rsidRPr="00554EC0" w:rsidDel="00535FEB">
          <w:delText xml:space="preserve">the owner and (if different) </w:delText>
        </w:r>
      </w:del>
      <w:r w:rsidRPr="00554EC0">
        <w:t xml:space="preserve">the occupier </w:t>
      </w:r>
      <w:del w:id="22" w:author="Author">
        <w:r w:rsidRPr="00554EC0" w:rsidDel="00535FEB">
          <w:delText xml:space="preserve">are </w:delText>
        </w:r>
      </w:del>
      <w:ins w:id="23" w:author="Author">
        <w:r w:rsidR="00535FEB" w:rsidRPr="00554EC0">
          <w:t xml:space="preserve">is </w:t>
        </w:r>
      </w:ins>
      <w:r w:rsidRPr="00554EC0">
        <w:t>notified in writing that this represents the final opportunity to give consent and benefit from the Reinspection Scheme;</w:t>
      </w:r>
    </w:p>
    <w:p w14:paraId="330247B7" w14:textId="0A233ED1" w:rsidR="00452977" w:rsidRPr="00554EC0" w:rsidRDefault="00AB4E9A">
      <w:pPr>
        <w:pStyle w:val="SimpleL2"/>
      </w:pPr>
      <w:r w:rsidRPr="00554EC0">
        <w:t xml:space="preserve">the Airport Companies have sought consent to gain access and to carry out the necessary works at the dwelling or building from </w:t>
      </w:r>
      <w:del w:id="24" w:author="Author">
        <w:r w:rsidRPr="00554EC0" w:rsidDel="00582643">
          <w:delText xml:space="preserve">the owner and (if different) </w:delText>
        </w:r>
      </w:del>
      <w:r w:rsidRPr="00554EC0">
        <w:t xml:space="preserve">the occupier </w:t>
      </w:r>
      <w:ins w:id="25" w:author="Author">
        <w:r w:rsidR="00582643" w:rsidRPr="00554EC0">
          <w:t xml:space="preserve">and </w:t>
        </w:r>
        <w:r w:rsidR="003317CF" w:rsidRPr="00554EC0">
          <w:rPr>
            <w:rPrChange w:id="26" w:author="Author">
              <w:rPr>
                <w:highlight w:val="yellow"/>
              </w:rPr>
            </w:rPrChange>
          </w:rPr>
          <w:t>(if required)</w:t>
        </w:r>
        <w:r w:rsidR="003317CF" w:rsidRPr="00554EC0">
          <w:t xml:space="preserve"> </w:t>
        </w:r>
        <w:r w:rsidR="00582643" w:rsidRPr="00554EC0">
          <w:t xml:space="preserve">the owner </w:t>
        </w:r>
      </w:ins>
      <w:r w:rsidRPr="00554EC0">
        <w:t xml:space="preserve">on at least two occasions and no such consent has been given (either because it has been refused or the owner or (if different) the occupier has failed to answer) Provided That the second occasion on which the Airport Companies seek consent is at least three months after the first occasion and on the second occasion </w:t>
      </w:r>
      <w:del w:id="27" w:author="Author">
        <w:r w:rsidRPr="00554EC0" w:rsidDel="00582643">
          <w:delText xml:space="preserve">the owner and (if different) </w:delText>
        </w:r>
      </w:del>
      <w:r w:rsidRPr="00554EC0">
        <w:t>the occupier</w:t>
      </w:r>
      <w:ins w:id="28" w:author="Author">
        <w:r w:rsidR="00582643" w:rsidRPr="00554EC0">
          <w:t xml:space="preserve"> and </w:t>
        </w:r>
        <w:r w:rsidR="003317CF" w:rsidRPr="00554EC0">
          <w:rPr>
            <w:rPrChange w:id="29" w:author="Author">
              <w:rPr>
                <w:highlight w:val="yellow"/>
              </w:rPr>
            </w:rPrChange>
          </w:rPr>
          <w:t xml:space="preserve">(if required) </w:t>
        </w:r>
        <w:r w:rsidR="00582643" w:rsidRPr="00554EC0">
          <w:t>the owner is/</w:t>
        </w:r>
      </w:ins>
      <w:r w:rsidRPr="00554EC0">
        <w:t>are notified in writing that this represents the final opportunity to give consent and benefit from the Reinspection Scheme;</w:t>
      </w:r>
    </w:p>
    <w:p w14:paraId="330247B8" w14:textId="77777777" w:rsidR="00452977" w:rsidRPr="00554EC0" w:rsidRDefault="00AB4E9A">
      <w:pPr>
        <w:pStyle w:val="SimpleL2"/>
      </w:pPr>
      <w:r w:rsidRPr="00554EC0">
        <w:t>the Airport Companies have notified the Council in writing of these events.</w:t>
      </w:r>
    </w:p>
    <w:p w14:paraId="330247B9" w14:textId="77777777" w:rsidR="00452977" w:rsidRPr="00554EC0" w:rsidRDefault="00AB4E9A">
      <w:pPr>
        <w:pStyle w:val="SimpleL1"/>
      </w:pPr>
      <w:r w:rsidRPr="00554EC0">
        <w:t>The Airport Companies shall keep records of the Reinspection Scheme in relation to each year of eligibility for a period of five years, and upon request by the Council, produce copies of such records to the Council to assist the Council in verifying the effective operation of the Reinspection Scheme.</w:t>
      </w:r>
    </w:p>
    <w:p w14:paraId="330247BA" w14:textId="77777777" w:rsidR="00452977" w:rsidRDefault="00452977">
      <w:pPr>
        <w:pStyle w:val="SimpleL1"/>
        <w:numPr>
          <w:ilvl w:val="0"/>
          <w:numId w:val="0"/>
        </w:numPr>
        <w:ind w:left="567"/>
      </w:pPr>
    </w:p>
    <w:p w14:paraId="330247BB" w14:textId="77777777" w:rsidR="00452977" w:rsidRDefault="00452977"/>
    <w:sectPr w:rsidR="0045297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247BE" w14:textId="77777777" w:rsidR="00452977" w:rsidRDefault="00AB4E9A">
      <w:pPr>
        <w:spacing w:after="0" w:line="240" w:lineRule="auto"/>
      </w:pPr>
      <w:r>
        <w:separator/>
      </w:r>
    </w:p>
  </w:endnote>
  <w:endnote w:type="continuationSeparator" w:id="0">
    <w:p w14:paraId="330247BF" w14:textId="77777777" w:rsidR="00452977" w:rsidRDefault="00AB4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altName w:val="Arial"/>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93608"/>
      <w:docPartObj>
        <w:docPartGallery w:val="Page Numbers (Bottom of Page)"/>
        <w:docPartUnique/>
      </w:docPartObj>
    </w:sdtPr>
    <w:sdtEndPr>
      <w:rPr>
        <w:noProof/>
      </w:rPr>
    </w:sdtEndPr>
    <w:sdtContent>
      <w:p w14:paraId="330247C1" w14:textId="77777777" w:rsidR="00452977" w:rsidRDefault="00AB4E9A">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330247C2" w14:textId="77777777" w:rsidR="00452977" w:rsidRDefault="00452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247BC" w14:textId="77777777" w:rsidR="00452977" w:rsidRDefault="00AB4E9A">
      <w:pPr>
        <w:spacing w:after="0" w:line="240" w:lineRule="auto"/>
      </w:pPr>
      <w:r>
        <w:separator/>
      </w:r>
    </w:p>
  </w:footnote>
  <w:footnote w:type="continuationSeparator" w:id="0">
    <w:p w14:paraId="330247BD" w14:textId="77777777" w:rsidR="00452977" w:rsidRDefault="00AB4E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C40AF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6E657D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54409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87249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A6C80E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4AB33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28DB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643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52FA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FC692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E2C5BDB"/>
    <w:multiLevelType w:val="multilevel"/>
    <w:tmpl w:val="6AA258B0"/>
    <w:name w:val="_Standard-415767817-F"/>
    <w:styleLink w:val="StandardList"/>
    <w:lvl w:ilvl="0">
      <w:start w:val="1"/>
      <w:numFmt w:val="decimal"/>
      <w:lvlRestart w:val="0"/>
      <w:pStyle w:val="StandardL1"/>
      <w:lvlText w:val="%1"/>
      <w:lvlJc w:val="right"/>
      <w:pPr>
        <w:tabs>
          <w:tab w:val="num" w:pos="567"/>
        </w:tabs>
        <w:ind w:left="567" w:hanging="452"/>
      </w:pPr>
      <w:rPr>
        <w:rFonts w:ascii="Calibri" w:hAnsi="Calibri" w:hint="default"/>
        <w:b/>
        <w:i w:val="0"/>
        <w:caps w:val="0"/>
        <w:smallCaps w:val="0"/>
        <w:color w:val="auto"/>
        <w:sz w:val="24"/>
        <w:u w:val="none"/>
      </w:rPr>
    </w:lvl>
    <w:lvl w:ilvl="1">
      <w:start w:val="1"/>
      <w:numFmt w:val="decimal"/>
      <w:pStyle w:val="StandardL2"/>
      <w:lvlText w:val="%1.%2"/>
      <w:lvlJc w:val="right"/>
      <w:pPr>
        <w:tabs>
          <w:tab w:val="num" w:pos="567"/>
        </w:tabs>
        <w:ind w:left="567" w:hanging="452"/>
      </w:pPr>
      <w:rPr>
        <w:rFonts w:ascii="Calibri" w:hAnsi="Calibri"/>
        <w:b w:val="0"/>
        <w:i w:val="0"/>
        <w:caps w:val="0"/>
        <w:smallCaps w:val="0"/>
        <w:color w:val="auto"/>
        <w:sz w:val="22"/>
        <w:u w:val="none"/>
      </w:rPr>
    </w:lvl>
    <w:lvl w:ilvl="2">
      <w:start w:val="1"/>
      <w:numFmt w:val="lowerLetter"/>
      <w:pStyle w:val="StandardL3"/>
      <w:lvlText w:val="(%3)"/>
      <w:lvlJc w:val="left"/>
      <w:pPr>
        <w:tabs>
          <w:tab w:val="num" w:pos="1134"/>
        </w:tabs>
        <w:ind w:left="1134" w:hanging="578"/>
      </w:pPr>
      <w:rPr>
        <w:rFonts w:ascii="Calibri" w:hAnsi="Calibri"/>
        <w:b w:val="0"/>
        <w:i w:val="0"/>
        <w:caps w:val="0"/>
        <w:smallCaps w:val="0"/>
        <w:color w:val="auto"/>
        <w:sz w:val="22"/>
        <w:u w:val="none"/>
      </w:rPr>
    </w:lvl>
    <w:lvl w:ilvl="3">
      <w:start w:val="1"/>
      <w:numFmt w:val="lowerRoman"/>
      <w:pStyle w:val="StandardL4"/>
      <w:lvlText w:val="(%4)"/>
      <w:lvlJc w:val="left"/>
      <w:pPr>
        <w:tabs>
          <w:tab w:val="num" w:pos="1701"/>
        </w:tabs>
        <w:ind w:left="1701" w:hanging="567"/>
      </w:pPr>
      <w:rPr>
        <w:rFonts w:ascii="Calibri" w:hAnsi="Calibri"/>
        <w:b w:val="0"/>
        <w:i w:val="0"/>
        <w:caps w:val="0"/>
        <w:smallCaps w:val="0"/>
        <w:color w:val="auto"/>
        <w:sz w:val="22"/>
        <w:u w:val="none"/>
      </w:rPr>
    </w:lvl>
    <w:lvl w:ilvl="4">
      <w:start w:val="1"/>
      <w:numFmt w:val="upperLetter"/>
      <w:pStyle w:val="StandardL5"/>
      <w:lvlText w:val="(%5)"/>
      <w:lvlJc w:val="left"/>
      <w:pPr>
        <w:tabs>
          <w:tab w:val="num" w:pos="2268"/>
        </w:tabs>
        <w:ind w:left="2268" w:hanging="567"/>
      </w:pPr>
      <w:rPr>
        <w:rFonts w:ascii="Calibri" w:hAnsi="Calibri"/>
        <w:b w:val="0"/>
        <w:i w:val="0"/>
        <w:caps w:val="0"/>
        <w:smallCaps w:val="0"/>
        <w:color w:val="auto"/>
        <w:sz w:val="22"/>
        <w:u w:val="none"/>
      </w:rPr>
    </w:lvl>
    <w:lvl w:ilvl="5">
      <w:start w:val="1"/>
      <w:numFmt w:val="decimal"/>
      <w:pStyle w:val="StandardL6"/>
      <w:lvlText w:val="(%6)"/>
      <w:lvlJc w:val="left"/>
      <w:pPr>
        <w:tabs>
          <w:tab w:val="num" w:pos="2835"/>
        </w:tabs>
        <w:ind w:left="2835" w:hanging="567"/>
      </w:pPr>
      <w:rPr>
        <w:rFonts w:ascii="Calibri" w:hAnsi="Calibri"/>
        <w:b w:val="0"/>
        <w:i w:val="0"/>
        <w:caps w:val="0"/>
        <w:smallCaps w:val="0"/>
        <w:color w:val="auto"/>
        <w:sz w:val="22"/>
        <w:u w:val="none"/>
      </w:rPr>
    </w:lvl>
    <w:lvl w:ilvl="6">
      <w:start w:val="1"/>
      <w:numFmt w:val="upperRoman"/>
      <w:pStyle w:val="StandardL7"/>
      <w:lvlText w:val="(%7)"/>
      <w:lvlJc w:val="left"/>
      <w:pPr>
        <w:tabs>
          <w:tab w:val="num" w:pos="3402"/>
        </w:tabs>
        <w:ind w:left="3402" w:hanging="567"/>
      </w:pPr>
      <w:rPr>
        <w:rFonts w:ascii="Calibri" w:hAnsi="Calibri"/>
        <w:b w:val="0"/>
        <w:i w:val="0"/>
        <w:caps w:val="0"/>
        <w:smallCaps w:val="0"/>
        <w:color w:val="auto"/>
        <w:sz w:val="22"/>
        <w:u w:val="none"/>
      </w:rPr>
    </w:lvl>
    <w:lvl w:ilvl="7">
      <w:start w:val="1"/>
      <w:numFmt w:val="lowerLetter"/>
      <w:pStyle w:val="StandardL8"/>
      <w:lvlText w:val="%8."/>
      <w:lvlJc w:val="left"/>
      <w:pPr>
        <w:tabs>
          <w:tab w:val="num" w:pos="3969"/>
        </w:tabs>
        <w:ind w:left="3969" w:hanging="567"/>
      </w:pPr>
      <w:rPr>
        <w:rFonts w:ascii="Calibri" w:hAnsi="Calibri"/>
        <w:b w:val="0"/>
        <w:i w:val="0"/>
        <w:caps w:val="0"/>
        <w:smallCaps w:val="0"/>
        <w:color w:val="auto"/>
        <w:sz w:val="22"/>
        <w:u w:val="none"/>
      </w:rPr>
    </w:lvl>
    <w:lvl w:ilvl="8">
      <w:start w:val="1"/>
      <w:numFmt w:val="lowerRoman"/>
      <w:pStyle w:val="StandardL9"/>
      <w:lvlText w:val="%9."/>
      <w:lvlJc w:val="left"/>
      <w:pPr>
        <w:tabs>
          <w:tab w:val="num" w:pos="4535"/>
        </w:tabs>
        <w:ind w:left="4535" w:hanging="566"/>
      </w:pPr>
      <w:rPr>
        <w:rFonts w:ascii="Calibri" w:hAnsi="Calibri"/>
        <w:b w:val="0"/>
        <w:i w:val="0"/>
        <w:caps w:val="0"/>
        <w:smallCaps w:val="0"/>
        <w:color w:val="auto"/>
        <w:sz w:val="22"/>
        <w:u w:val="none"/>
      </w:rPr>
    </w:lvl>
  </w:abstractNum>
  <w:abstractNum w:abstractNumId="11" w15:restartNumberingAfterBreak="0">
    <w:nsid w:val="63324367"/>
    <w:multiLevelType w:val="multilevel"/>
    <w:tmpl w:val="EBF83688"/>
    <w:styleLink w:val="SimpleList"/>
    <w:lvl w:ilvl="0">
      <w:start w:val="1"/>
      <w:numFmt w:val="decimal"/>
      <w:lvlRestart w:val="0"/>
      <w:pStyle w:val="SimpleL1"/>
      <w:lvlText w:val="%1"/>
      <w:lvlJc w:val="left"/>
      <w:pPr>
        <w:tabs>
          <w:tab w:val="num" w:pos="567"/>
        </w:tabs>
        <w:ind w:left="567" w:hanging="567"/>
      </w:pPr>
      <w:rPr>
        <w:rFonts w:ascii="Calibri" w:hAnsi="Calibri"/>
        <w:sz w:val="22"/>
      </w:rPr>
    </w:lvl>
    <w:lvl w:ilvl="1">
      <w:start w:val="1"/>
      <w:numFmt w:val="lowerLetter"/>
      <w:pStyle w:val="SimpleL2"/>
      <w:lvlText w:val="(%2)"/>
      <w:lvlJc w:val="left"/>
      <w:pPr>
        <w:tabs>
          <w:tab w:val="num" w:pos="1134"/>
        </w:tabs>
        <w:ind w:left="1134" w:hanging="567"/>
      </w:pPr>
      <w:rPr>
        <w:rFonts w:ascii="Calibri" w:hAnsi="Calibri"/>
        <w:sz w:val="22"/>
      </w:rPr>
    </w:lvl>
    <w:lvl w:ilvl="2">
      <w:start w:val="1"/>
      <w:numFmt w:val="lowerRoman"/>
      <w:pStyle w:val="SimpleL3"/>
      <w:lvlText w:val="(%3)"/>
      <w:lvlJc w:val="left"/>
      <w:pPr>
        <w:tabs>
          <w:tab w:val="num" w:pos="1701"/>
        </w:tabs>
        <w:ind w:left="1701" w:hanging="567"/>
      </w:pPr>
      <w:rPr>
        <w:rFonts w:ascii="Calibri" w:hAnsi="Calibri"/>
        <w:sz w:val="22"/>
      </w:rPr>
    </w:lvl>
    <w:lvl w:ilvl="3">
      <w:start w:val="1"/>
      <w:numFmt w:val="upperLetter"/>
      <w:pStyle w:val="SimpleL4"/>
      <w:lvlText w:val="(%4)"/>
      <w:lvlJc w:val="left"/>
      <w:pPr>
        <w:tabs>
          <w:tab w:val="num" w:pos="2268"/>
        </w:tabs>
        <w:ind w:left="2268" w:hanging="567"/>
      </w:pPr>
      <w:rPr>
        <w:rFonts w:ascii="Calibri" w:hAnsi="Calibri"/>
        <w:sz w:val="22"/>
      </w:rPr>
    </w:lvl>
    <w:lvl w:ilvl="4">
      <w:start w:val="1"/>
      <w:numFmt w:val="decimal"/>
      <w:pStyle w:val="SimpleL5"/>
      <w:lvlText w:val="%5)"/>
      <w:lvlJc w:val="left"/>
      <w:pPr>
        <w:tabs>
          <w:tab w:val="num" w:pos="2835"/>
        </w:tabs>
        <w:ind w:left="2835" w:hanging="567"/>
      </w:pPr>
      <w:rPr>
        <w:rFonts w:ascii="Calibri" w:hAnsi="Calibri"/>
        <w:sz w:val="2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01544009">
    <w:abstractNumId w:val="11"/>
  </w:num>
  <w:num w:numId="2" w16cid:durableId="1388646518">
    <w:abstractNumId w:val="10"/>
  </w:num>
  <w:num w:numId="3" w16cid:durableId="492187273">
    <w:abstractNumId w:val="9"/>
  </w:num>
  <w:num w:numId="4" w16cid:durableId="1636787603">
    <w:abstractNumId w:val="7"/>
  </w:num>
  <w:num w:numId="5" w16cid:durableId="765417807">
    <w:abstractNumId w:val="6"/>
  </w:num>
  <w:num w:numId="6" w16cid:durableId="202864328">
    <w:abstractNumId w:val="5"/>
  </w:num>
  <w:num w:numId="7" w16cid:durableId="1237207606">
    <w:abstractNumId w:val="4"/>
  </w:num>
  <w:num w:numId="8" w16cid:durableId="1103109465">
    <w:abstractNumId w:val="8"/>
  </w:num>
  <w:num w:numId="9" w16cid:durableId="2145392869">
    <w:abstractNumId w:val="3"/>
  </w:num>
  <w:num w:numId="10" w16cid:durableId="991447152">
    <w:abstractNumId w:val="2"/>
  </w:num>
  <w:num w:numId="11" w16cid:durableId="1926456872">
    <w:abstractNumId w:val="1"/>
  </w:num>
  <w:num w:numId="12" w16cid:durableId="1282807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2977"/>
    <w:rsid w:val="003317CF"/>
    <w:rsid w:val="00452977"/>
    <w:rsid w:val="00535FEB"/>
    <w:rsid w:val="00554EC0"/>
    <w:rsid w:val="00582643"/>
    <w:rsid w:val="005E4A3D"/>
    <w:rsid w:val="007B6BD9"/>
    <w:rsid w:val="00AB4E9A"/>
    <w:rsid w:val="00AD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302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29" w:unhideWhenUsed="1" w:qFormat="1"/>
    <w:lsdException w:name="heading 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nhideWhenUsed="1"/>
    <w:lsdException w:name="Closing" w:semiHidden="1" w:uiPriority="29"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semiHidden="1"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nhideWhenUsed="1"/>
    <w:lsdException w:name="Emphasis"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nhideWhenUsed="1"/>
    <w:lsdException w:name="Quote" w:unhideWhenUsed="1"/>
    <w:lsdException w:name="Intense Quote"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nhideWhenUsed="1"/>
    <w:lsdException w:name="Intense Emphasis" w:unhideWhenUsed="1"/>
    <w:lsdException w:name="Subtle Reference" w:unhideWhenUsed="1"/>
    <w:lsdException w:name="Intense Reference" w:unhideWhenUsed="1"/>
    <w:lsdException w:name="Book Title"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style>
  <w:style w:type="paragraph" w:styleId="Heading1">
    <w:name w:val="heading 1"/>
    <w:basedOn w:val="Normal"/>
    <w:next w:val="Normal"/>
    <w:link w:val="Heading1Char"/>
    <w:uiPriority w:val="99"/>
    <w:semiHidden/>
    <w:unhideWhenUs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semiHidden/>
    <w:unhideWhenUs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semiHidden/>
    <w:unhideWhenUse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semiHidden/>
    <w:unhideWhenUse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semiHidden/>
    <w:unhideWhenUse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semiHidden/>
    <w:unhideWhenUse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semiHidden/>
    <w:unhideWhenUse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unhideWhenUse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unhideWhenUse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DocsID">
    <w:name w:val="DocsID"/>
    <w:basedOn w:val="Normal"/>
    <w:uiPriority w:val="29"/>
    <w:qFormat/>
    <w:pPr>
      <w:spacing w:before="20" w:after="0" w:line="240" w:lineRule="auto"/>
    </w:pPr>
    <w:rPr>
      <w:rFonts w:ascii="Arial" w:eastAsia="Times New Roman" w:hAnsi="Arial" w:cs="Times New Roman"/>
      <w:sz w:val="16"/>
      <w:szCs w:val="20"/>
      <w:lang w:val="en-GB"/>
    </w:rPr>
  </w:style>
  <w:style w:type="paragraph" w:customStyle="1" w:styleId="SimpleL1">
    <w:name w:val="Simple_L1"/>
    <w:basedOn w:val="Normal"/>
    <w:uiPriority w:val="49"/>
    <w:qFormat/>
    <w:pPr>
      <w:numPr>
        <w:numId w:val="1"/>
      </w:numPr>
      <w:jc w:val="both"/>
      <w:outlineLvl w:val="0"/>
    </w:pPr>
    <w:rPr>
      <w:rFonts w:ascii="Calibri" w:hAnsi="Calibri"/>
    </w:rPr>
  </w:style>
  <w:style w:type="paragraph" w:customStyle="1" w:styleId="SimpleL2">
    <w:name w:val="Simple_L2"/>
    <w:basedOn w:val="Normal"/>
    <w:uiPriority w:val="49"/>
    <w:qFormat/>
    <w:pPr>
      <w:numPr>
        <w:ilvl w:val="1"/>
        <w:numId w:val="1"/>
      </w:numPr>
      <w:jc w:val="both"/>
      <w:outlineLvl w:val="1"/>
    </w:pPr>
    <w:rPr>
      <w:rFonts w:ascii="Calibri" w:hAnsi="Calibri"/>
    </w:rPr>
  </w:style>
  <w:style w:type="paragraph" w:customStyle="1" w:styleId="SimpleL3">
    <w:name w:val="Simple_L3"/>
    <w:basedOn w:val="Normal"/>
    <w:uiPriority w:val="49"/>
    <w:qFormat/>
    <w:pPr>
      <w:numPr>
        <w:ilvl w:val="2"/>
        <w:numId w:val="1"/>
      </w:numPr>
      <w:jc w:val="both"/>
      <w:outlineLvl w:val="2"/>
    </w:pPr>
    <w:rPr>
      <w:rFonts w:ascii="Calibri" w:hAnsi="Calibri"/>
    </w:rPr>
  </w:style>
  <w:style w:type="paragraph" w:customStyle="1" w:styleId="SimpleL4">
    <w:name w:val="Simple_L4"/>
    <w:basedOn w:val="Normal"/>
    <w:uiPriority w:val="49"/>
    <w:qFormat/>
    <w:pPr>
      <w:numPr>
        <w:ilvl w:val="3"/>
        <w:numId w:val="1"/>
      </w:numPr>
      <w:jc w:val="both"/>
      <w:outlineLvl w:val="3"/>
    </w:pPr>
    <w:rPr>
      <w:rFonts w:ascii="Calibri" w:hAnsi="Calibri"/>
    </w:rPr>
  </w:style>
  <w:style w:type="paragraph" w:customStyle="1" w:styleId="SimpleL5">
    <w:name w:val="Simple_L5"/>
    <w:basedOn w:val="Normal"/>
    <w:uiPriority w:val="49"/>
    <w:qFormat/>
    <w:pPr>
      <w:numPr>
        <w:ilvl w:val="4"/>
        <w:numId w:val="1"/>
      </w:numPr>
      <w:jc w:val="both"/>
      <w:outlineLvl w:val="4"/>
    </w:pPr>
    <w:rPr>
      <w:rFonts w:ascii="Calibri" w:hAnsi="Calibri"/>
    </w:rPr>
  </w:style>
  <w:style w:type="paragraph" w:customStyle="1" w:styleId="SimpleNoL1">
    <w:name w:val="Simple_No#L1"/>
    <w:basedOn w:val="Normal"/>
    <w:uiPriority w:val="29"/>
    <w:qFormat/>
    <w:pPr>
      <w:ind w:left="567"/>
      <w:jc w:val="both"/>
    </w:pPr>
  </w:style>
  <w:style w:type="paragraph" w:customStyle="1" w:styleId="SimpleNoL2">
    <w:name w:val="Simple_No#L2"/>
    <w:basedOn w:val="Normal"/>
    <w:uiPriority w:val="29"/>
    <w:qFormat/>
    <w:pPr>
      <w:ind w:left="1134"/>
      <w:jc w:val="both"/>
    </w:pPr>
  </w:style>
  <w:style w:type="paragraph" w:customStyle="1" w:styleId="SimpleNoL3">
    <w:name w:val="Simple_No#L3"/>
    <w:basedOn w:val="Normal"/>
    <w:uiPriority w:val="29"/>
    <w:qFormat/>
    <w:pPr>
      <w:ind w:left="1701"/>
      <w:jc w:val="both"/>
    </w:pPr>
  </w:style>
  <w:style w:type="paragraph" w:customStyle="1" w:styleId="SimpleNoL4">
    <w:name w:val="Simple_No#L4"/>
    <w:basedOn w:val="Normal"/>
    <w:uiPriority w:val="29"/>
    <w:qFormat/>
    <w:pPr>
      <w:ind w:left="2268"/>
      <w:jc w:val="both"/>
    </w:pPr>
  </w:style>
  <w:style w:type="paragraph" w:customStyle="1" w:styleId="SimpleNoL5">
    <w:name w:val="Simple_No#L5"/>
    <w:basedOn w:val="Normal"/>
    <w:uiPriority w:val="29"/>
    <w:qFormat/>
    <w:pPr>
      <w:ind w:left="2835"/>
      <w:jc w:val="both"/>
    </w:pPr>
  </w:style>
  <w:style w:type="numbering" w:customStyle="1" w:styleId="SimpleList">
    <w:name w:val="_Simple List"/>
    <w:basedOn w:val="NoList"/>
    <w:pPr>
      <w:numPr>
        <w:numId w:val="1"/>
      </w:numPr>
    </w:pPr>
  </w:style>
  <w:style w:type="paragraph" w:customStyle="1" w:styleId="StandardL1">
    <w:name w:val="Standard_L1"/>
    <w:basedOn w:val="Normal"/>
    <w:next w:val="StandardL2"/>
    <w:uiPriority w:val="49"/>
    <w:qFormat/>
    <w:pPr>
      <w:keepNext/>
      <w:numPr>
        <w:numId w:val="2"/>
      </w:numPr>
      <w:ind w:hanging="454"/>
      <w:jc w:val="both"/>
      <w:outlineLvl w:val="0"/>
    </w:pPr>
    <w:rPr>
      <w:rFonts w:ascii="Calibri" w:hAnsi="Calibri"/>
      <w:b/>
      <w:sz w:val="24"/>
    </w:rPr>
  </w:style>
  <w:style w:type="paragraph" w:customStyle="1" w:styleId="StandardL2">
    <w:name w:val="Standard_L2"/>
    <w:basedOn w:val="Normal"/>
    <w:uiPriority w:val="49"/>
    <w:qFormat/>
    <w:pPr>
      <w:numPr>
        <w:ilvl w:val="1"/>
        <w:numId w:val="2"/>
      </w:numPr>
      <w:ind w:hanging="454"/>
      <w:jc w:val="both"/>
      <w:outlineLvl w:val="1"/>
    </w:pPr>
    <w:rPr>
      <w:rFonts w:ascii="Calibri" w:hAnsi="Calibri"/>
    </w:rPr>
  </w:style>
  <w:style w:type="paragraph" w:customStyle="1" w:styleId="StandardL3">
    <w:name w:val="Standard_L3"/>
    <w:basedOn w:val="Normal"/>
    <w:uiPriority w:val="49"/>
    <w:qFormat/>
    <w:pPr>
      <w:numPr>
        <w:ilvl w:val="2"/>
        <w:numId w:val="2"/>
      </w:numPr>
      <w:ind w:hanging="567"/>
      <w:jc w:val="both"/>
      <w:outlineLvl w:val="2"/>
    </w:pPr>
    <w:rPr>
      <w:rFonts w:ascii="Calibri" w:hAnsi="Calibri"/>
    </w:rPr>
  </w:style>
  <w:style w:type="paragraph" w:customStyle="1" w:styleId="StandardL4">
    <w:name w:val="Standard_L4"/>
    <w:basedOn w:val="Normal"/>
    <w:uiPriority w:val="49"/>
    <w:qFormat/>
    <w:pPr>
      <w:numPr>
        <w:ilvl w:val="3"/>
        <w:numId w:val="2"/>
      </w:numPr>
      <w:jc w:val="both"/>
      <w:outlineLvl w:val="3"/>
    </w:pPr>
    <w:rPr>
      <w:rFonts w:ascii="Calibri" w:hAnsi="Calibri"/>
    </w:rPr>
  </w:style>
  <w:style w:type="paragraph" w:customStyle="1" w:styleId="StandardL5">
    <w:name w:val="Standard_L5"/>
    <w:basedOn w:val="Normal"/>
    <w:uiPriority w:val="49"/>
    <w:qFormat/>
    <w:pPr>
      <w:numPr>
        <w:ilvl w:val="4"/>
        <w:numId w:val="2"/>
      </w:numPr>
      <w:jc w:val="both"/>
      <w:outlineLvl w:val="4"/>
    </w:pPr>
    <w:rPr>
      <w:rFonts w:ascii="Calibri" w:hAnsi="Calibri"/>
    </w:rPr>
  </w:style>
  <w:style w:type="paragraph" w:customStyle="1" w:styleId="StandardL6">
    <w:name w:val="Standard_L6"/>
    <w:basedOn w:val="Normal"/>
    <w:uiPriority w:val="49"/>
    <w:qFormat/>
    <w:pPr>
      <w:numPr>
        <w:ilvl w:val="5"/>
        <w:numId w:val="2"/>
      </w:numPr>
      <w:jc w:val="both"/>
      <w:outlineLvl w:val="5"/>
    </w:pPr>
    <w:rPr>
      <w:rFonts w:ascii="Calibri" w:hAnsi="Calibri"/>
    </w:rPr>
  </w:style>
  <w:style w:type="paragraph" w:customStyle="1" w:styleId="StandardL7">
    <w:name w:val="Standard_L7"/>
    <w:basedOn w:val="Normal"/>
    <w:uiPriority w:val="49"/>
    <w:qFormat/>
    <w:pPr>
      <w:numPr>
        <w:ilvl w:val="6"/>
        <w:numId w:val="2"/>
      </w:numPr>
      <w:jc w:val="both"/>
      <w:outlineLvl w:val="6"/>
    </w:pPr>
    <w:rPr>
      <w:rFonts w:ascii="Calibri" w:hAnsi="Calibri"/>
    </w:rPr>
  </w:style>
  <w:style w:type="paragraph" w:customStyle="1" w:styleId="StandardL8">
    <w:name w:val="Standard_L8"/>
    <w:basedOn w:val="Normal"/>
    <w:uiPriority w:val="49"/>
    <w:qFormat/>
    <w:pPr>
      <w:numPr>
        <w:ilvl w:val="7"/>
        <w:numId w:val="2"/>
      </w:numPr>
      <w:jc w:val="both"/>
      <w:outlineLvl w:val="7"/>
    </w:pPr>
    <w:rPr>
      <w:rFonts w:ascii="Calibri" w:hAnsi="Calibri"/>
    </w:rPr>
  </w:style>
  <w:style w:type="paragraph" w:customStyle="1" w:styleId="StandardL9">
    <w:name w:val="Standard_L9"/>
    <w:basedOn w:val="Normal"/>
    <w:uiPriority w:val="49"/>
    <w:qFormat/>
    <w:pPr>
      <w:numPr>
        <w:ilvl w:val="8"/>
        <w:numId w:val="2"/>
      </w:numPr>
      <w:ind w:hanging="567"/>
      <w:jc w:val="both"/>
      <w:outlineLvl w:val="8"/>
    </w:pPr>
    <w:rPr>
      <w:rFonts w:ascii="Calibri" w:hAnsi="Calibri"/>
    </w:rPr>
  </w:style>
  <w:style w:type="numbering" w:customStyle="1" w:styleId="StandardList">
    <w:name w:val="_Standard List"/>
    <w:basedOn w:val="NoList"/>
    <w:pPr>
      <w:numPr>
        <w:numId w:val="2"/>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left="360"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line="240" w:lineRule="auto"/>
    </w:pPr>
    <w:rPr>
      <w:b/>
      <w:bCs/>
      <w:color w:val="4F81BD" w:themeColor="accent1"/>
      <w:sz w:val="18"/>
      <w:szCs w:val="18"/>
    </w:rPr>
  </w:style>
  <w:style w:type="paragraph" w:styleId="Closing">
    <w:name w:val="Closing"/>
    <w:basedOn w:val="Normal"/>
    <w:link w:val="ClosingChar"/>
    <w:uiPriority w:val="29"/>
    <w:unhideWhenUsed/>
    <w:qFormat/>
    <w:pPr>
      <w:spacing w:after="0" w:line="240" w:lineRule="auto"/>
      <w:ind w:left="4252"/>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99"/>
    <w:semiHidden/>
    <w:unhideWhenUse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numPr>
        <w:numId w:val="3"/>
      </w:numPr>
      <w:contextualSpacing/>
    </w:pPr>
  </w:style>
  <w:style w:type="paragraph" w:styleId="ListBullet2">
    <w:name w:val="List Bullet 2"/>
    <w:basedOn w:val="Normal"/>
    <w:uiPriority w:val="99"/>
    <w:semiHidden/>
    <w:unhideWhenUsed/>
    <w:pPr>
      <w:numPr>
        <w:numId w:val="4"/>
      </w:numPr>
      <w:contextualSpacing/>
    </w:pPr>
  </w:style>
  <w:style w:type="paragraph" w:styleId="ListBullet3">
    <w:name w:val="List Bullet 3"/>
    <w:basedOn w:val="Normal"/>
    <w:uiPriority w:val="99"/>
    <w:semiHidden/>
    <w:unhideWhenUsed/>
    <w:pPr>
      <w:numPr>
        <w:numId w:val="5"/>
      </w:numPr>
      <w:contextualSpacing/>
    </w:pPr>
  </w:style>
  <w:style w:type="paragraph" w:styleId="ListBullet4">
    <w:name w:val="List Bullet 4"/>
    <w:basedOn w:val="Normal"/>
    <w:uiPriority w:val="99"/>
    <w:semiHidden/>
    <w:unhideWhenUsed/>
    <w:pPr>
      <w:numPr>
        <w:numId w:val="6"/>
      </w:numPr>
      <w:contextualSpacing/>
    </w:pPr>
  </w:style>
  <w:style w:type="paragraph" w:styleId="ListBullet5">
    <w:name w:val="List Bullet 5"/>
    <w:basedOn w:val="Normal"/>
    <w:uiPriority w:val="99"/>
    <w:semiHidden/>
    <w:unhideWhenUsed/>
    <w:pPr>
      <w:numPr>
        <w:numId w:val="7"/>
      </w:numPr>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numPr>
        <w:numId w:val="8"/>
      </w:numPr>
      <w:contextualSpacing/>
    </w:pPr>
  </w:style>
  <w:style w:type="paragraph" w:styleId="ListNumber2">
    <w:name w:val="List Number 2"/>
    <w:basedOn w:val="Normal"/>
    <w:uiPriority w:val="99"/>
    <w:semiHidden/>
    <w:unhideWhenUsed/>
    <w:pPr>
      <w:numPr>
        <w:numId w:val="9"/>
      </w:numPr>
      <w:contextualSpacing/>
    </w:pPr>
  </w:style>
  <w:style w:type="paragraph" w:styleId="ListNumber3">
    <w:name w:val="List Number 3"/>
    <w:basedOn w:val="Normal"/>
    <w:uiPriority w:val="99"/>
    <w:semiHidden/>
    <w:unhideWhenUsed/>
    <w:pPr>
      <w:numPr>
        <w:numId w:val="10"/>
      </w:numPr>
      <w:contextualSpacing/>
    </w:pPr>
  </w:style>
  <w:style w:type="paragraph" w:styleId="ListNumber4">
    <w:name w:val="List Number 4"/>
    <w:basedOn w:val="Normal"/>
    <w:uiPriority w:val="99"/>
    <w:semiHidden/>
    <w:unhideWhenUsed/>
    <w:pPr>
      <w:numPr>
        <w:numId w:val="11"/>
      </w:numPr>
      <w:contextualSpacing/>
    </w:pPr>
  </w:style>
  <w:style w:type="paragraph" w:styleId="ListNumber5">
    <w:name w:val="List Number 5"/>
    <w:basedOn w:val="Normal"/>
    <w:uiPriority w:val="99"/>
    <w:semiHidden/>
    <w:unhideWhenUsed/>
    <w:pPr>
      <w:numPr>
        <w:numId w:val="12"/>
      </w:numPr>
      <w:contextualSpacing/>
    </w:pPr>
  </w:style>
  <w:style w:type="paragraph" w:styleId="ListParagraph">
    <w:name w:val="List Paragraph"/>
    <w:basedOn w:val="Normal"/>
    <w:uiPriority w:val="99"/>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table" w:styleId="MediumGrid1">
    <w:name w:val="Medium Grid 1"/>
    <w:basedOn w:val="TableNormal"/>
    <w:uiPriority w:val="99"/>
    <w:semiHidden/>
    <w:unhideWhenUse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99"/>
    <w:semiHidden/>
    <w:unhideWhenUsed/>
    <w:pPr>
      <w:spacing w:after="0" w:line="240" w:lineRule="auto"/>
    </w:pPr>
  </w:style>
  <w:style w:type="paragraph" w:styleId="NormalWeb">
    <w:name w:val="Normal (Web)"/>
    <w:basedOn w:val="Normal"/>
    <w:uiPriority w:val="99"/>
    <w:semiHidden/>
    <w:unhideWhenUsed/>
    <w:rPr>
      <w:rFonts w:ascii="Times New Roman" w:hAnsi="Times New Roman" w:cs="Times New Roman"/>
      <w:sz w:val="24"/>
      <w:szCs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29"/>
    <w:unhideWhenUsed/>
    <w:qFormat/>
  </w:style>
  <w:style w:type="character" w:styleId="PlaceholderText">
    <w:name w:val="Placeholder Text"/>
    <w:basedOn w:val="DefaultParagraphFont"/>
    <w:uiPriority w:val="99"/>
    <w:semiHidden/>
    <w:unhideWhenUsed/>
    <w:rPr>
      <w:color w:val="808080"/>
    </w:rPr>
  </w:style>
  <w:style w:type="paragraph" w:styleId="PlainText">
    <w:name w:val="Plain Text"/>
    <w:basedOn w:val="Normal"/>
    <w:link w:val="PlainTextChar"/>
    <w:uiPriority w:val="99"/>
    <w:semiHidden/>
    <w:unhideWhenUse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after="0" w:line="240" w:lineRule="auto"/>
      <w:ind w:left="4252"/>
    </w:pPr>
  </w:style>
  <w:style w:type="character" w:customStyle="1" w:styleId="SignatureChar">
    <w:name w:val="Signature Char"/>
    <w:basedOn w:val="DefaultParagraphFont"/>
    <w:link w:val="Signature"/>
    <w:uiPriority w:val="99"/>
    <w:semiHidden/>
  </w:style>
  <w:style w:type="character" w:styleId="Strong">
    <w:name w:val="Strong"/>
    <w:basedOn w:val="DefaultParagraphFont"/>
    <w:uiPriority w:val="99"/>
    <w:semiHidden/>
    <w:unhideWhenUsed/>
    <w:rPr>
      <w:b/>
      <w:bCs/>
    </w:rPr>
  </w:style>
  <w:style w:type="paragraph" w:styleId="Subtitle">
    <w:name w:val="Subtitle"/>
    <w:basedOn w:val="Normal"/>
    <w:next w:val="Normal"/>
    <w:link w:val="SubtitleChar"/>
    <w:uiPriority w:val="99"/>
    <w:semiHidden/>
    <w:unhideWhenUse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semiHidden/>
    <w:unhideWhenUs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99"/>
    <w:semiHidden/>
    <w:unhideWhenUsed/>
    <w:pPr>
      <w:spacing w:after="100"/>
    </w:pPr>
  </w:style>
  <w:style w:type="paragraph" w:styleId="TOC2">
    <w:name w:val="toc 2"/>
    <w:basedOn w:val="Normal"/>
    <w:next w:val="Normal"/>
    <w:autoRedefine/>
    <w:uiPriority w:val="99"/>
    <w:semiHidden/>
    <w:unhideWhenUsed/>
    <w:pPr>
      <w:spacing w:after="100"/>
      <w:ind w:left="220"/>
    </w:pPr>
  </w:style>
  <w:style w:type="paragraph" w:styleId="TOC3">
    <w:name w:val="toc 3"/>
    <w:basedOn w:val="Normal"/>
    <w:next w:val="Normal"/>
    <w:autoRedefine/>
    <w:uiPriority w:val="99"/>
    <w:semiHidden/>
    <w:unhideWhenUsed/>
    <w:pPr>
      <w:spacing w:after="100"/>
      <w:ind w:left="440"/>
    </w:pPr>
  </w:style>
  <w:style w:type="paragraph" w:styleId="TOC4">
    <w:name w:val="toc 4"/>
    <w:basedOn w:val="Normal"/>
    <w:next w:val="Normal"/>
    <w:autoRedefine/>
    <w:uiPriority w:val="99"/>
    <w:semiHidden/>
    <w:unhideWhenUsed/>
    <w:pPr>
      <w:spacing w:after="100"/>
      <w:ind w:left="660"/>
    </w:pPr>
  </w:style>
  <w:style w:type="paragraph" w:styleId="TOC5">
    <w:name w:val="toc 5"/>
    <w:basedOn w:val="Normal"/>
    <w:next w:val="Normal"/>
    <w:autoRedefine/>
    <w:uiPriority w:val="99"/>
    <w:semiHidden/>
    <w:unhideWhenUsed/>
    <w:pPr>
      <w:spacing w:after="100"/>
      <w:ind w:left="880"/>
    </w:pPr>
  </w:style>
  <w:style w:type="paragraph" w:styleId="TOC6">
    <w:name w:val="toc 6"/>
    <w:basedOn w:val="Normal"/>
    <w:next w:val="Normal"/>
    <w:autoRedefine/>
    <w:uiPriority w:val="99"/>
    <w:semiHidden/>
    <w:unhideWhenUsed/>
    <w:pPr>
      <w:spacing w:after="100"/>
      <w:ind w:left="1100"/>
    </w:pPr>
  </w:style>
  <w:style w:type="paragraph" w:styleId="TOC7">
    <w:name w:val="toc 7"/>
    <w:basedOn w:val="Normal"/>
    <w:next w:val="Normal"/>
    <w:autoRedefine/>
    <w:uiPriority w:val="99"/>
    <w:semiHidden/>
    <w:unhideWhenUsed/>
    <w:pPr>
      <w:spacing w:after="100"/>
      <w:ind w:left="1320"/>
    </w:pPr>
  </w:style>
  <w:style w:type="paragraph" w:styleId="TOC8">
    <w:name w:val="toc 8"/>
    <w:basedOn w:val="Normal"/>
    <w:next w:val="Normal"/>
    <w:autoRedefine/>
    <w:uiPriority w:val="99"/>
    <w:semiHidden/>
    <w:unhideWhenUsed/>
    <w:pPr>
      <w:spacing w:after="100"/>
      <w:ind w:left="1540"/>
    </w:pPr>
  </w:style>
  <w:style w:type="paragraph" w:styleId="TOC9">
    <w:name w:val="toc 9"/>
    <w:basedOn w:val="Normal"/>
    <w:next w:val="Normal"/>
    <w:autoRedefine/>
    <w:uiPriority w:val="99"/>
    <w:semiHidden/>
    <w:unhideWhenUsed/>
    <w:pPr>
      <w:spacing w:after="100"/>
      <w:ind w:left="1760"/>
    </w:pPr>
  </w:style>
  <w:style w:type="paragraph" w:styleId="TOCHeading">
    <w:name w:val="TOC Heading"/>
    <w:basedOn w:val="Heading1"/>
    <w:next w:val="Normal"/>
    <w:uiPriority w:val="99"/>
    <w:semiHidden/>
    <w:unhideWhenUsed/>
    <w:pPr>
      <w:outlineLvl w:val="9"/>
    </w:pPr>
  </w:style>
  <w:style w:type="paragraph" w:styleId="Revision">
    <w:name w:val="Revision"/>
    <w:hidden/>
    <w:uiPriority w:val="99"/>
    <w:semiHidden/>
    <w:rsid w:val="00AB4E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a1e469-858e-4997-a72b-e799e8f98649">
      <Terms xmlns="http://schemas.microsoft.com/office/infopath/2007/PartnerControls"/>
    </lcf76f155ced4ddcb4097134ff3c332f>
    <TaxCatchAll xmlns="42c07192-51d6-421c-a336-24d2775211d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7F34054E61142A8500FE02BAEFFE9" ma:contentTypeVersion="17" ma:contentTypeDescription="Create a new document." ma:contentTypeScope="" ma:versionID="55cabd2b0caf62efb053b308bd8cf7a0">
  <xsd:schema xmlns:xsd="http://www.w3.org/2001/XMLSchema" xmlns:xs="http://www.w3.org/2001/XMLSchema" xmlns:p="http://schemas.microsoft.com/office/2006/metadata/properties" xmlns:ns2="bda1e469-858e-4997-a72b-e799e8f98649" xmlns:ns3="42c07192-51d6-421c-a336-24d2775211d9" targetNamespace="http://schemas.microsoft.com/office/2006/metadata/properties" ma:root="true" ma:fieldsID="d0e8a1055102af2358eac517777a630d" ns2:_="" ns3:_="">
    <xsd:import namespace="bda1e469-858e-4997-a72b-e799e8f98649"/>
    <xsd:import namespace="42c07192-51d6-421c-a336-24d2775211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1e469-858e-4997-a72b-e799e8f98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7d230d4-1c95-4543-a74c-325231d1cad6"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c07192-51d6-421c-a336-24d2775211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0c296b3-e83c-4be0-8378-c350a694a98b}" ma:internalName="TaxCatchAll" ma:showField="CatchAllData" ma:web="42c07192-51d6-421c-a336-24d2775211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1DAADF-04C0-4174-A455-CB50B9271BF0}">
  <ds:schemaRefs>
    <ds:schemaRef ds:uri="http://schemas.microsoft.com/office/2006/metadata/properties"/>
    <ds:schemaRef ds:uri="http://schemas.microsoft.com/office/infopath/2007/PartnerControls"/>
    <ds:schemaRef ds:uri="bda1e469-858e-4997-a72b-e799e8f98649"/>
    <ds:schemaRef ds:uri="42c07192-51d6-421c-a336-24d2775211d9"/>
  </ds:schemaRefs>
</ds:datastoreItem>
</file>

<file path=customXml/itemProps2.xml><?xml version="1.0" encoding="utf-8"?>
<ds:datastoreItem xmlns:ds="http://schemas.openxmlformats.org/officeDocument/2006/customXml" ds:itemID="{3253E7AF-1FEF-439D-8B86-11790724C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1e469-858e-4997-a72b-e799e8f98649"/>
    <ds:schemaRef ds:uri="42c07192-51d6-421c-a336-24d2775211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48237-6FE2-45B3-A879-0C44F46A77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2023-11-15T15:34:00Z</dcterms:created>
  <dcterms:modified xsi:type="dcterms:W3CDTF">2023-11-22T15:48:00Z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AutoUpdate">
    <vt:lpwstr>ALL</vt:lpwstr>
  </property>
  <property fmtid="{D5CDD505-2E9C-101B-9397-08002B2CF9AE}" pid="3" name="DocsID">
    <vt:lpwstr>PPE-#6134527-v2</vt:lpwstr>
  </property>
  <property fmtid="{D5CDD505-2E9C-101B-9397-08002B2CF9AE}" pid="4" name="ContentTypeId">
    <vt:lpwstr>0x0101002337F34054E61142A8500FE02BAEFFE9</vt:lpwstr>
  </property>
  <property fmtid="{D5CDD505-2E9C-101B-9397-08002B2CF9AE}" pid="5" name="Order">
    <vt:r8>21310300</vt:r8>
  </property>
  <property fmtid="{D5CDD505-2E9C-101B-9397-08002B2CF9AE}" pid="6" name="MediaServiceImageTags">
    <vt:lpwstr/>
  </property>
</Properties>
</file>